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86B" w:rsidRPr="006B4F10" w:rsidRDefault="000C386B" w:rsidP="004D10A3">
      <w:pPr>
        <w:spacing w:after="120"/>
        <w:jc w:val="center"/>
        <w:outlineLvl w:val="0"/>
        <w:rPr>
          <w:b/>
          <w:bCs/>
          <w:color w:val="000000"/>
          <w:sz w:val="22"/>
          <w:szCs w:val="22"/>
        </w:rPr>
      </w:pPr>
      <w:r>
        <w:rPr>
          <w:b/>
          <w:bCs/>
          <w:color w:val="000000"/>
          <w:sz w:val="22"/>
          <w:szCs w:val="22"/>
        </w:rPr>
        <w:t>MODELLO</w:t>
      </w:r>
      <w:r w:rsidRPr="006B4F10">
        <w:rPr>
          <w:b/>
          <w:bCs/>
          <w:color w:val="000000"/>
          <w:sz w:val="22"/>
          <w:szCs w:val="22"/>
        </w:rPr>
        <w:t xml:space="preserve"> </w:t>
      </w:r>
      <w:r>
        <w:rPr>
          <w:b/>
          <w:bCs/>
          <w:color w:val="000000"/>
          <w:sz w:val="22"/>
          <w:szCs w:val="22"/>
        </w:rPr>
        <w:t>C</w:t>
      </w:r>
    </w:p>
    <w:p w:rsidR="000C386B" w:rsidRPr="006B4F10" w:rsidRDefault="00C35B00"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Pr>
          <w:b/>
          <w:bCs/>
          <w:color w:val="000000"/>
          <w:sz w:val="22"/>
          <w:szCs w:val="22"/>
        </w:rPr>
        <w:t>“</w:t>
      </w:r>
      <w:r w:rsidR="000C386B" w:rsidRPr="00C35B00">
        <w:rPr>
          <w:b/>
          <w:bCs/>
          <w:i/>
          <w:color w:val="000000"/>
          <w:sz w:val="22"/>
          <w:szCs w:val="22"/>
        </w:rPr>
        <w:t>DICHIARAZIONE SOGGETTIVA AUTONOMA RESA EX ART. 38, COMMA 1, LETT. B), C), MTER) E COMMA 2, D. LGS. 163/2006 E S.M.I. E RESE ANCHE AI SENSI DEGLI ARTT. 46 E 47 DEL D.P.R. 445/2000</w:t>
      </w:r>
      <w:r>
        <w:rPr>
          <w:b/>
          <w:bCs/>
          <w:color w:val="000000"/>
          <w:sz w:val="22"/>
          <w:szCs w:val="22"/>
        </w:rPr>
        <w:t>”</w:t>
      </w:r>
    </w:p>
    <w:p w:rsidR="000C386B" w:rsidRPr="006B4F10" w:rsidRDefault="000C386B"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(da rendere solo qualora il sottoscrittore delle dichiarazioni cumulative non si sia assunto la responsabilità di</w:t>
      </w:r>
    </w:p>
    <w:p w:rsidR="000C386B" w:rsidRPr="006B4F10" w:rsidRDefault="000C386B"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dichiarare l’assenza delle cause di esclusione anche per conto degli altri soggetti in carica</w:t>
      </w:r>
    </w:p>
    <w:p w:rsidR="000C386B" w:rsidRPr="006B4F10" w:rsidRDefault="000C386B"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 xml:space="preserve">ai sensi dell’articolo 47, comma 2, del </w:t>
      </w:r>
      <w:r w:rsidR="00C35B00">
        <w:rPr>
          <w:b/>
          <w:bCs/>
          <w:color w:val="000000"/>
          <w:sz w:val="22"/>
          <w:szCs w:val="22"/>
        </w:rPr>
        <w:t>D</w:t>
      </w:r>
      <w:r w:rsidRPr="006B4F10">
        <w:rPr>
          <w:b/>
          <w:bCs/>
          <w:color w:val="000000"/>
          <w:sz w:val="22"/>
          <w:szCs w:val="22"/>
        </w:rPr>
        <w:t>.P.R. n. 445 del 2000)</w:t>
      </w:r>
    </w:p>
    <w:p w:rsidR="000C386B" w:rsidRPr="006B4F10" w:rsidRDefault="000C386B" w:rsidP="00860911">
      <w:pPr>
        <w:spacing w:after="120"/>
        <w:jc w:val="both"/>
        <w:rPr>
          <w:b/>
          <w:bCs/>
          <w:sz w:val="22"/>
          <w:szCs w:val="22"/>
        </w:rPr>
      </w:pPr>
    </w:p>
    <w:p w:rsidR="00206100" w:rsidRDefault="002734E7" w:rsidP="00206100">
      <w:pPr>
        <w:pStyle w:val="Rientrocorpodeltesto"/>
        <w:widowControl w:val="0"/>
        <w:tabs>
          <w:tab w:val="left" w:pos="-993"/>
        </w:tabs>
        <w:ind w:left="0"/>
        <w:jc w:val="both"/>
        <w:rPr>
          <w:b/>
        </w:rPr>
      </w:pPr>
      <w:r>
        <w:rPr>
          <w:b/>
        </w:rPr>
        <w:t>OGGETTO:</w:t>
      </w:r>
      <w:r>
        <w:rPr>
          <w:rFonts w:ascii="Bookman Old Style" w:hAnsi="Bookman Old Style"/>
          <w:b/>
        </w:rPr>
        <w:t xml:space="preserve"> </w:t>
      </w:r>
      <w:r>
        <w:rPr>
          <w:b/>
        </w:rPr>
        <w:t xml:space="preserve">Affidamento dei servizi tecnici per progettazione preliminare, definitiva ed esecutiva, direzione lavori, misura e contabilità e coordinamento per la sicurezza in fase di progettazione e di esecuzione dei lavori ai sensi del </w:t>
      </w:r>
      <w:proofErr w:type="spellStart"/>
      <w:r>
        <w:rPr>
          <w:b/>
        </w:rPr>
        <w:t>D.Lgs.</w:t>
      </w:r>
      <w:proofErr w:type="spellEnd"/>
      <w:r>
        <w:rPr>
          <w:b/>
        </w:rPr>
        <w:t xml:space="preserve"> 81/08 e </w:t>
      </w:r>
      <w:proofErr w:type="spellStart"/>
      <w:r>
        <w:rPr>
          <w:b/>
        </w:rPr>
        <w:t>s.m.i.</w:t>
      </w:r>
      <w:proofErr w:type="spellEnd"/>
      <w:r>
        <w:rPr>
          <w:b/>
        </w:rPr>
        <w:t xml:space="preserve"> per la realizzazione di “L. 65/2012. Messa in sicurezza delle piste nel comprensorio sciistico del Comune di </w:t>
      </w:r>
      <w:proofErr w:type="spellStart"/>
      <w:r>
        <w:rPr>
          <w:b/>
        </w:rPr>
        <w:t>Chiomonte</w:t>
      </w:r>
      <w:proofErr w:type="spellEnd"/>
      <w:r>
        <w:rPr>
          <w:b/>
        </w:rPr>
        <w:t>”</w:t>
      </w:r>
    </w:p>
    <w:p w:rsidR="000C386B" w:rsidRPr="006B4F10" w:rsidRDefault="000C386B" w:rsidP="00CB41D2">
      <w:pPr>
        <w:spacing w:before="120"/>
        <w:jc w:val="center"/>
        <w:outlineLvl w:val="0"/>
        <w:rPr>
          <w:b/>
          <w:sz w:val="22"/>
          <w:szCs w:val="22"/>
        </w:rPr>
      </w:pPr>
    </w:p>
    <w:p w:rsidR="000C386B" w:rsidRPr="006B4F10" w:rsidRDefault="009F5CEA" w:rsidP="00CB41D2">
      <w:pPr>
        <w:widowControl w:val="0"/>
        <w:spacing w:after="120" w:line="360" w:lineRule="auto"/>
        <w:jc w:val="both"/>
        <w:rPr>
          <w:i/>
          <w:sz w:val="22"/>
          <w:szCs w:val="22"/>
        </w:rPr>
      </w:pPr>
      <w:r w:rsidRPr="009F5CEA">
        <w:rPr>
          <w:noProof/>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0;width:482.65pt;height:288.9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">
            <v:textbox style="mso-fit-shape-to-text:t">
              <w:txbxContent>
                <w:p w:rsidR="000C386B" w:rsidRPr="00D87B3E" w:rsidRDefault="000C386B" w:rsidP="00CB41D2">
                  <w:pPr>
                    <w:pStyle w:val="usoboll1"/>
                    <w:spacing w:after="120" w:line="240" w:lineRule="auto"/>
                    <w:rPr>
                      <w:rFonts w:ascii="Arial" w:hAnsi="Arial" w:cs="Arial"/>
                      <w:b/>
                      <w:i/>
                      <w:iCs/>
                      <w:sz w:val="20"/>
                      <w:szCs w:val="20"/>
                    </w:rPr>
                  </w:pPr>
                  <w:r w:rsidRPr="00D87B3E">
                    <w:rPr>
                      <w:rFonts w:ascii="Arial" w:hAnsi="Arial" w:cs="Arial"/>
                      <w:b/>
                      <w:i/>
                      <w:iCs/>
                      <w:sz w:val="20"/>
                      <w:szCs w:val="20"/>
                    </w:rPr>
                    <w:t>ISTRUZIONI PER LA COMPILAZIONE</w:t>
                  </w:r>
                </w:p>
                <w:p w:rsidR="000C386B" w:rsidRPr="00CB41D2" w:rsidRDefault="000C386B" w:rsidP="00CB41D2">
                  <w:pPr>
                    <w:pStyle w:val="usoboll1"/>
                    <w:numPr>
                      <w:ilvl w:val="0"/>
                      <w:numId w:val="6"/>
                    </w:numPr>
                    <w:spacing w:after="120" w:line="240" w:lineRule="auto"/>
                    <w:rPr>
                      <w:rFonts w:ascii="Arial" w:hAnsi="Arial" w:cs="Arial"/>
                      <w:sz w:val="20"/>
                      <w:szCs w:val="20"/>
                    </w:rPr>
                  </w:pPr>
                  <w:r>
                    <w:rPr>
                      <w:rFonts w:ascii="Arial" w:hAnsi="Arial" w:cs="Arial"/>
                      <w:i/>
                      <w:iCs/>
                      <w:sz w:val="20"/>
                      <w:szCs w:val="20"/>
                    </w:rPr>
                    <w:t xml:space="preserve">la presente dichiarazione, una per ciascun interessato, </w:t>
                  </w:r>
                  <w:r w:rsidRPr="00CB41D2">
                    <w:rPr>
                      <w:rFonts w:ascii="Arial" w:hAnsi="Arial" w:cs="Arial"/>
                      <w:i/>
                      <w:iCs/>
                      <w:sz w:val="20"/>
                      <w:szCs w:val="20"/>
                    </w:rPr>
                    <w:t>deve essere resa</w:t>
                  </w:r>
                  <w:r w:rsidRPr="00CB41D2">
                    <w:rPr>
                      <w:rFonts w:ascii="Arial" w:hAnsi="Arial" w:cs="Arial"/>
                      <w:sz w:val="20"/>
                      <w:szCs w:val="20"/>
                    </w:rPr>
                    <w:t>:</w:t>
                  </w:r>
                </w:p>
                <w:p w:rsidR="000C386B" w:rsidRPr="00CB41D2" w:rsidRDefault="000C386B" w:rsidP="00CB41D2">
                  <w:pPr>
                    <w:widowControl w:val="0"/>
                    <w:numPr>
                      <w:ilvl w:val="0"/>
                      <w:numId w:val="5"/>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ditte individuali: dal titolare, dai direttori tecnici,</w:t>
                  </w:r>
                </w:p>
                <w:p w:rsidR="000C386B" w:rsidRPr="00CB41D2" w:rsidRDefault="000C386B" w:rsidP="00CB41D2">
                  <w:pPr>
                    <w:widowControl w:val="0"/>
                    <w:numPr>
                      <w:ilvl w:val="0"/>
                      <w:numId w:val="5"/>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nome collettivo: da tutti i soci, dai direttori tecnici,</w:t>
                  </w:r>
                </w:p>
                <w:p w:rsidR="000C386B" w:rsidRPr="00CB41D2" w:rsidRDefault="000C386B" w:rsidP="00CB41D2">
                  <w:pPr>
                    <w:widowControl w:val="0"/>
                    <w:numPr>
                      <w:ilvl w:val="0"/>
                      <w:numId w:val="5"/>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accomandita semplice: dai soci accomandatari, dai direttori tecnici,</w:t>
                  </w:r>
                </w:p>
                <w:p w:rsidR="000C386B" w:rsidRDefault="000C386B" w:rsidP="00CB41D2">
                  <w:pPr>
                    <w:widowControl w:val="0"/>
                    <w:numPr>
                      <w:ilvl w:val="0"/>
                      <w:numId w:val="5"/>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gli altri tipi di società: da</w:t>
                  </w:r>
                  <w:r>
                    <w:rPr>
                      <w:rFonts w:ascii="Arial" w:hAnsi="Arial" w:cs="Arial"/>
                      <w:i/>
                      <w:iCs/>
                      <w:sz w:val="20"/>
                      <w:szCs w:val="20"/>
                    </w:rPr>
                    <w:t xml:space="preserve"> tutti </w:t>
                  </w:r>
                  <w:r w:rsidRPr="00CB41D2">
                    <w:rPr>
                      <w:rFonts w:ascii="Arial" w:hAnsi="Arial" w:cs="Arial"/>
                      <w:i/>
                      <w:iCs/>
                      <w:sz w:val="20"/>
                      <w:szCs w:val="20"/>
                    </w:rPr>
                    <w:t>gli amministratori muniti di poteri di rappresentanza e dai direttori tecnici e dal socio unico persona fisica</w:t>
                  </w:r>
                  <w:r w:rsidRPr="00CB41D2">
                    <w:rPr>
                      <w:rFonts w:ascii="Arial" w:hAnsi="Arial" w:cs="Arial"/>
                      <w:color w:val="525252"/>
                      <w:sz w:val="20"/>
                      <w:szCs w:val="20"/>
                    </w:rPr>
                    <w:t xml:space="preserve"> </w:t>
                  </w:r>
                  <w:r w:rsidRPr="00CB41D2">
                    <w:rPr>
                      <w:rFonts w:ascii="Arial" w:hAnsi="Arial" w:cs="Arial"/>
                      <w:i/>
                      <w:iCs/>
                      <w:sz w:val="20"/>
                      <w:szCs w:val="20"/>
                    </w:rPr>
                    <w:t xml:space="preserve">ovvero dal socio di maggioranza </w:t>
                  </w:r>
                  <w:r>
                    <w:rPr>
                      <w:rFonts w:ascii="Arial" w:hAnsi="Arial" w:cs="Arial"/>
                      <w:i/>
                      <w:iCs/>
                      <w:sz w:val="20"/>
                      <w:szCs w:val="20"/>
                    </w:rPr>
                    <w:t xml:space="preserve">persona fisica </w:t>
                  </w:r>
                  <w:r w:rsidRPr="00CB41D2">
                    <w:rPr>
                      <w:rFonts w:ascii="Arial" w:hAnsi="Arial" w:cs="Arial"/>
                      <w:i/>
                      <w:iCs/>
                      <w:sz w:val="20"/>
                      <w:szCs w:val="20"/>
                    </w:rPr>
                    <w:t xml:space="preserve">in caso di società con meno di quattro soci; </w:t>
                  </w:r>
                </w:p>
                <w:p w:rsidR="000C386B" w:rsidRDefault="000C386B" w:rsidP="00CB41D2">
                  <w:pPr>
                    <w:widowControl w:val="0"/>
                    <w:numPr>
                      <w:ilvl w:val="0"/>
                      <w:numId w:val="5"/>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i liberi professionisti individuali: dai liberi professionisti;</w:t>
                  </w:r>
                </w:p>
                <w:p w:rsidR="000C386B" w:rsidRDefault="000C386B" w:rsidP="00CB41D2">
                  <w:pPr>
                    <w:widowControl w:val="0"/>
                    <w:numPr>
                      <w:ilvl w:val="0"/>
                      <w:numId w:val="5"/>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gli studi associati: dai singoli liberi professionisti associati;</w:t>
                  </w:r>
                </w:p>
                <w:p w:rsidR="000C386B" w:rsidRPr="00CB41D2" w:rsidRDefault="000C386B" w:rsidP="00CB41D2">
                  <w:pPr>
                    <w:widowControl w:val="0"/>
                    <w:numPr>
                      <w:ilvl w:val="0"/>
                      <w:numId w:val="5"/>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le società di professionisti/ingegneria: dai soci professionisti muniti di rappresentanza/ dagli amministratori con potere di rappresentanza non professionisti;</w:t>
                  </w:r>
                </w:p>
                <w:p w:rsidR="000C386B" w:rsidRPr="00CB41D2" w:rsidRDefault="000C386B" w:rsidP="00CB41D2">
                  <w:pPr>
                    <w:widowControl w:val="0"/>
                    <w:numPr>
                      <w:ilvl w:val="0"/>
                      <w:numId w:val="5"/>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dal procuratore speciale (SOLO nel cas</w:t>
                  </w:r>
                  <w:r>
                    <w:rPr>
                      <w:rFonts w:ascii="Arial" w:hAnsi="Arial" w:cs="Arial"/>
                      <w:i/>
                      <w:iCs/>
                      <w:sz w:val="20"/>
                      <w:szCs w:val="20"/>
                    </w:rPr>
                    <w:t>o in cui abbia sottoscritto la documentazione di gara</w:t>
                  </w:r>
                  <w:r w:rsidRPr="00CB41D2">
                    <w:rPr>
                      <w:rFonts w:ascii="Arial" w:hAnsi="Arial" w:cs="Arial"/>
                      <w:i/>
                      <w:iCs/>
                      <w:sz w:val="20"/>
                      <w:szCs w:val="20"/>
                    </w:rPr>
                    <w:t>).</w:t>
                  </w:r>
                </w:p>
                <w:p w:rsidR="000C386B" w:rsidRPr="00CB41D2" w:rsidRDefault="000C386B" w:rsidP="00CB41D2">
                  <w:pPr>
                    <w:widowControl w:val="0"/>
                    <w:numPr>
                      <w:ilvl w:val="0"/>
                      <w:numId w:val="6"/>
                    </w:numPr>
                    <w:spacing w:after="120"/>
                    <w:jc w:val="both"/>
                    <w:rPr>
                      <w:rFonts w:ascii="Arial" w:hAnsi="Arial" w:cs="Arial"/>
                      <w:i/>
                      <w:sz w:val="20"/>
                      <w:szCs w:val="20"/>
                    </w:rPr>
                  </w:pPr>
                  <w:r w:rsidRPr="00CB41D2">
                    <w:rPr>
                      <w:rFonts w:ascii="Arial" w:hAnsi="Arial" w:cs="Arial"/>
                      <w:i/>
                      <w:sz w:val="20"/>
                      <w:szCs w:val="20"/>
                    </w:rPr>
                    <w:t>in caso di cittadini stranieri sarà necessario produrre un certificato equipollente;</w:t>
                  </w:r>
                </w:p>
                <w:p w:rsidR="000C386B" w:rsidRPr="00CB41D2" w:rsidRDefault="000C386B" w:rsidP="00CB41D2">
                  <w:pPr>
                    <w:pStyle w:val="usoboll1"/>
                    <w:numPr>
                      <w:ilvl w:val="0"/>
                      <w:numId w:val="6"/>
                    </w:numPr>
                    <w:spacing w:after="120" w:line="240" w:lineRule="auto"/>
                    <w:rPr>
                      <w:rFonts w:ascii="Arial" w:hAnsi="Arial" w:cs="Arial"/>
                      <w:i/>
                      <w:iCs/>
                      <w:sz w:val="20"/>
                      <w:szCs w:val="20"/>
                    </w:rPr>
                  </w:pPr>
                  <w:r w:rsidRPr="00CB41D2">
                    <w:rPr>
                      <w:rFonts w:ascii="Arial" w:hAnsi="Arial" w:cs="Arial"/>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w:r>
    </w:p>
    <w:p w:rsidR="000C386B" w:rsidRPr="006B4F10" w:rsidRDefault="000C386B" w:rsidP="00B324BC">
      <w:pPr>
        <w:spacing w:after="120" w:line="360" w:lineRule="auto"/>
        <w:jc w:val="both"/>
        <w:rPr>
          <w:sz w:val="22"/>
          <w:szCs w:val="22"/>
        </w:rPr>
      </w:pPr>
      <w:r w:rsidRPr="006B4F10">
        <w:rPr>
          <w:sz w:val="22"/>
          <w:szCs w:val="22"/>
        </w:rPr>
        <w:t xml:space="preserve">Il/La sottoscritto/a ______________, nato/a a _________ (____) il ________________, CF ____________________, residente a ___________________ (_____) in via ______________________ n. _________, </w:t>
      </w:r>
    </w:p>
    <w:p w:rsidR="000C386B" w:rsidRPr="006B4F10" w:rsidRDefault="000C386B" w:rsidP="00B324BC">
      <w:pPr>
        <w:pStyle w:val="Puntoelenco"/>
        <w:numPr>
          <w:ilvl w:val="0"/>
          <w:numId w:val="0"/>
        </w:numPr>
        <w:spacing w:after="120" w:line="360" w:lineRule="auto"/>
        <w:jc w:val="both"/>
        <w:rPr>
          <w:b/>
          <w:bCs/>
          <w:szCs w:val="22"/>
          <w:lang w:val="it-IT"/>
        </w:rPr>
      </w:pPr>
      <w:r w:rsidRPr="006B4F10">
        <w:rPr>
          <w:szCs w:val="22"/>
          <w:lang w:val="it-IT"/>
        </w:rPr>
        <w:t xml:space="preserve">in qualità di __________________________ della _________________, con sede in ____________, via ___________, codice fiscale ____________ e P. IVA ____________, </w:t>
      </w:r>
    </w:p>
    <w:p w:rsidR="000C386B" w:rsidRPr="006B4F10" w:rsidRDefault="000C386B" w:rsidP="00B324BC">
      <w:pPr>
        <w:pStyle w:val="Puntoelenco"/>
        <w:numPr>
          <w:ilvl w:val="0"/>
          <w:numId w:val="0"/>
        </w:numPr>
        <w:spacing w:after="120" w:line="360" w:lineRule="auto"/>
        <w:jc w:val="center"/>
        <w:rPr>
          <w:b/>
          <w:bCs/>
          <w:szCs w:val="22"/>
          <w:lang w:val="it-IT"/>
        </w:rPr>
      </w:pPr>
    </w:p>
    <w:p w:rsidR="000C386B" w:rsidRPr="006B4F10" w:rsidRDefault="000C386B" w:rsidP="00B324BC">
      <w:pPr>
        <w:numPr>
          <w:ilvl w:val="0"/>
          <w:numId w:val="3"/>
        </w:numPr>
        <w:spacing w:after="120" w:line="360" w:lineRule="auto"/>
        <w:jc w:val="both"/>
        <w:rPr>
          <w:sz w:val="22"/>
          <w:szCs w:val="22"/>
        </w:rPr>
      </w:pPr>
      <w:r w:rsidRPr="006B4F10">
        <w:rPr>
          <w:sz w:val="22"/>
          <w:szCs w:val="22"/>
        </w:rPr>
        <w:lastRenderedPageBreak/>
        <w:t>ai sensi e per gli effetti dell’</w:t>
      </w:r>
      <w:r>
        <w:rPr>
          <w:sz w:val="22"/>
          <w:szCs w:val="22"/>
        </w:rPr>
        <w:t>art.76 del D.P.R. n.</w:t>
      </w:r>
      <w:r w:rsidRPr="006B4F10">
        <w:rPr>
          <w:sz w:val="22"/>
          <w:szCs w:val="22"/>
        </w:rPr>
        <w:t>445/2000, consapevole della responsabilità e delle conseguenze civili e penali previste in caso di rilascio di dichiarazioni mendaci e/o formazione di atti falsi e/o uso degli stessi,</w:t>
      </w:r>
    </w:p>
    <w:p w:rsidR="000C386B" w:rsidRPr="006B4F10" w:rsidRDefault="000C386B" w:rsidP="00B324BC">
      <w:pPr>
        <w:numPr>
          <w:ilvl w:val="0"/>
          <w:numId w:val="3"/>
        </w:numPr>
        <w:spacing w:after="120" w:line="360" w:lineRule="auto"/>
        <w:jc w:val="both"/>
        <w:rPr>
          <w:sz w:val="22"/>
          <w:szCs w:val="22"/>
        </w:rPr>
      </w:pPr>
      <w:r w:rsidRPr="006B4F10">
        <w:rPr>
          <w:sz w:val="22"/>
          <w:szCs w:val="22"/>
        </w:rPr>
        <w:t>consapevole, altresì, che qualora emerga la non veridicità del contenuto della presente dichiarazione questa Impresa decadrà dai benefici per i quali la stessa è rilasciata,</w:t>
      </w:r>
    </w:p>
    <w:p w:rsidR="000C386B" w:rsidRPr="006B4F10" w:rsidRDefault="000C386B" w:rsidP="00B324BC">
      <w:pPr>
        <w:pStyle w:val="Titolo4"/>
        <w:spacing w:after="120" w:line="360" w:lineRule="auto"/>
        <w:rPr>
          <w:rFonts w:ascii="Times New Roman" w:hAnsi="Times New Roman" w:cs="Times New Roman"/>
          <w:sz w:val="22"/>
          <w:szCs w:val="22"/>
        </w:rPr>
      </w:pPr>
      <w:r w:rsidRPr="006B4F10">
        <w:rPr>
          <w:rFonts w:ascii="Times New Roman" w:hAnsi="Times New Roman" w:cs="Times New Roman"/>
          <w:sz w:val="22"/>
          <w:szCs w:val="22"/>
        </w:rPr>
        <w:t>DICHIARA</w:t>
      </w:r>
    </w:p>
    <w:p w:rsidR="000C386B" w:rsidRDefault="000C386B" w:rsidP="00B324BC">
      <w:pPr>
        <w:spacing w:after="120" w:line="360" w:lineRule="auto"/>
        <w:jc w:val="both"/>
        <w:rPr>
          <w:sz w:val="22"/>
          <w:szCs w:val="22"/>
        </w:rPr>
      </w:pPr>
      <w:r w:rsidRPr="006B4F10">
        <w:rPr>
          <w:sz w:val="22"/>
          <w:szCs w:val="22"/>
        </w:rPr>
        <w:t xml:space="preserve">sotto la propria responsabilità che: </w:t>
      </w:r>
    </w:p>
    <w:p w:rsidR="000C386B" w:rsidRPr="00935DD5" w:rsidRDefault="000C386B" w:rsidP="00935DD5">
      <w:pPr>
        <w:numPr>
          <w:ilvl w:val="0"/>
          <w:numId w:val="8"/>
        </w:numPr>
        <w:tabs>
          <w:tab w:val="clear" w:pos="3365"/>
          <w:tab w:val="num" w:pos="360"/>
          <w:tab w:val="left" w:pos="840"/>
        </w:tabs>
        <w:autoSpaceDE w:val="0"/>
        <w:autoSpaceDN w:val="0"/>
        <w:adjustRightInd w:val="0"/>
        <w:spacing w:after="120" w:line="360" w:lineRule="auto"/>
        <w:ind w:left="360"/>
        <w:jc w:val="both"/>
        <w:rPr>
          <w:sz w:val="22"/>
          <w:szCs w:val="22"/>
        </w:rPr>
      </w:pPr>
      <w:r>
        <w:rPr>
          <w:sz w:val="22"/>
          <w:szCs w:val="22"/>
        </w:rPr>
        <w:t xml:space="preserve">non </w:t>
      </w:r>
      <w:r w:rsidRPr="00935DD5">
        <w:rPr>
          <w:sz w:val="22"/>
          <w:szCs w:val="22"/>
        </w:rPr>
        <w:t>versa</w:t>
      </w:r>
      <w:r w:rsidRPr="00935DD5">
        <w:t xml:space="preserve"> ne</w:t>
      </w:r>
      <w:r w:rsidR="00272C39">
        <w:t xml:space="preserve">lle fattispecie di cui </w:t>
      </w:r>
      <w:ins w:id="0" w:author="Cosimelli, Federica (IT - Roma)" w:date="2014-12-02T19:46:00Z">
        <w:r w:rsidR="00272C39">
          <w:t xml:space="preserve">agli </w:t>
        </w:r>
      </w:ins>
      <w:r>
        <w:t>art.</w:t>
      </w:r>
      <w:r w:rsidRPr="00935DD5">
        <w:t>32</w:t>
      </w:r>
      <w:ins w:id="1" w:author="Cosimelli, Federica (IT - Roma)" w:date="2014-12-02T19:46:00Z">
        <w:r w:rsidR="00272C39">
          <w:t xml:space="preserve"> </w:t>
        </w:r>
      </w:ins>
      <w:r w:rsidR="00C35B00">
        <w:t xml:space="preserve">- </w:t>
      </w:r>
      <w:ins w:id="2" w:author="Cosimelli, Federica (IT - Roma)" w:date="2014-12-02T19:46:00Z">
        <w:r w:rsidR="00272C39">
          <w:t>ter e art. 32</w:t>
        </w:r>
      </w:ins>
      <w:r w:rsidRPr="00935DD5">
        <w:t xml:space="preserve"> </w:t>
      </w:r>
      <w:r w:rsidR="00C35B00">
        <w:t xml:space="preserve">- </w:t>
      </w:r>
      <w:r w:rsidRPr="00935DD5">
        <w:t>quater c.p.</w:t>
      </w:r>
      <w:ins w:id="3" w:author="Cosimelli, Federica (IT - Roma)" w:date="2014-12-02T19:46:00Z">
        <w:r w:rsidR="00272C39">
          <w:t xml:space="preserve"> o fattispecie equivalenti</w:t>
        </w:r>
      </w:ins>
      <w:del w:id="4" w:author="Cosimelli, Federica (IT - Roma)" w:date="2014-12-02T19:46:00Z">
        <w:r w:rsidRPr="00935DD5" w:rsidDel="00272C39">
          <w:delText>;</w:delText>
        </w:r>
      </w:del>
    </w:p>
    <w:p w:rsidR="000C386B" w:rsidRPr="006B4F10" w:rsidRDefault="000C386B" w:rsidP="00935DD5">
      <w:pPr>
        <w:numPr>
          <w:ilvl w:val="0"/>
          <w:numId w:val="8"/>
        </w:numPr>
        <w:tabs>
          <w:tab w:val="clear" w:pos="3365"/>
          <w:tab w:val="num" w:pos="360"/>
          <w:tab w:val="left" w:pos="840"/>
        </w:tabs>
        <w:autoSpaceDE w:val="0"/>
        <w:autoSpaceDN w:val="0"/>
        <w:adjustRightInd w:val="0"/>
        <w:spacing w:after="120" w:line="360" w:lineRule="auto"/>
        <w:ind w:left="360"/>
        <w:jc w:val="both"/>
        <w:rPr>
          <w:sz w:val="22"/>
          <w:szCs w:val="22"/>
        </w:rPr>
      </w:pPr>
      <w:r w:rsidRPr="006B4F10">
        <w:rPr>
          <w:sz w:val="22"/>
          <w:szCs w:val="22"/>
        </w:rPr>
        <w:t xml:space="preserve">non versa nelle cause di esclusione dagli appalti pubblici previste dall'art.38, c.1, lett. b), c) e </w:t>
      </w:r>
      <w:proofErr w:type="spellStart"/>
      <w:r w:rsidRPr="006B4F10">
        <w:rPr>
          <w:sz w:val="22"/>
          <w:szCs w:val="22"/>
        </w:rPr>
        <w:t>m</w:t>
      </w:r>
      <w:r>
        <w:rPr>
          <w:sz w:val="22"/>
          <w:szCs w:val="22"/>
        </w:rPr>
        <w:t>-</w:t>
      </w:r>
      <w:r w:rsidRPr="006B4F10">
        <w:rPr>
          <w:sz w:val="22"/>
          <w:szCs w:val="22"/>
        </w:rPr>
        <w:t>ter</w:t>
      </w:r>
      <w:proofErr w:type="spellEnd"/>
      <w:r w:rsidRPr="006B4F10">
        <w:rPr>
          <w:sz w:val="22"/>
          <w:szCs w:val="22"/>
        </w:rPr>
        <w:t xml:space="preserve">) del </w:t>
      </w:r>
      <w:proofErr w:type="spellStart"/>
      <w:r w:rsidRPr="006B4F10">
        <w:rPr>
          <w:sz w:val="22"/>
          <w:szCs w:val="22"/>
        </w:rPr>
        <w:t>D.Lgs.</w:t>
      </w:r>
      <w:ins w:id="5" w:author="Cosimelli, Federica (IT - Roma)" w:date="2014-12-02T19:46:00Z">
        <w:r w:rsidR="00272C39">
          <w:rPr>
            <w:sz w:val="22"/>
            <w:szCs w:val="22"/>
          </w:rPr>
          <w:t>n</w:t>
        </w:r>
        <w:proofErr w:type="spellEnd"/>
        <w:r w:rsidR="00272C39">
          <w:rPr>
            <w:sz w:val="22"/>
            <w:szCs w:val="22"/>
          </w:rPr>
          <w:t xml:space="preserve">. </w:t>
        </w:r>
      </w:ins>
      <w:r w:rsidRPr="006B4F10">
        <w:rPr>
          <w:sz w:val="22"/>
          <w:szCs w:val="22"/>
        </w:rPr>
        <w:t xml:space="preserve">163/2006 e </w:t>
      </w:r>
      <w:proofErr w:type="spellStart"/>
      <w:r w:rsidRPr="006B4F10">
        <w:rPr>
          <w:sz w:val="22"/>
          <w:szCs w:val="22"/>
        </w:rPr>
        <w:t>s.m.i.</w:t>
      </w:r>
      <w:proofErr w:type="spellEnd"/>
      <w:r w:rsidRPr="006B4F10">
        <w:rPr>
          <w:sz w:val="22"/>
          <w:szCs w:val="22"/>
        </w:rPr>
        <w:t xml:space="preserve">, ovvero: </w:t>
      </w:r>
    </w:p>
    <w:p w:rsidR="000C386B" w:rsidRPr="006B4F10" w:rsidRDefault="000C386B" w:rsidP="00B324BC">
      <w:pPr>
        <w:spacing w:after="120" w:line="360" w:lineRule="auto"/>
        <w:jc w:val="both"/>
        <w:rPr>
          <w:sz w:val="22"/>
          <w:szCs w:val="22"/>
        </w:rPr>
      </w:pPr>
    </w:p>
    <w:p w:rsidR="000C386B" w:rsidRPr="006B4F10" w:rsidRDefault="000C386B" w:rsidP="00935DD5">
      <w:pPr>
        <w:numPr>
          <w:ilvl w:val="0"/>
          <w:numId w:val="8"/>
        </w:numPr>
        <w:tabs>
          <w:tab w:val="clear" w:pos="3365"/>
          <w:tab w:val="num" w:pos="709"/>
          <w:tab w:val="left" w:pos="840"/>
        </w:tabs>
        <w:autoSpaceDE w:val="0"/>
        <w:autoSpaceDN w:val="0"/>
        <w:adjustRightInd w:val="0"/>
        <w:spacing w:after="120" w:line="360" w:lineRule="auto"/>
        <w:ind w:left="709"/>
        <w:jc w:val="both"/>
        <w:rPr>
          <w:sz w:val="22"/>
          <w:szCs w:val="22"/>
        </w:rPr>
      </w:pPr>
      <w:r w:rsidRPr="006B4F10">
        <w:rPr>
          <w:sz w:val="22"/>
          <w:szCs w:val="22"/>
        </w:rPr>
        <w:t>nei propri confronti non è pendente procedimento per l'applicazione di una delle misure</w:t>
      </w:r>
      <w:r>
        <w:rPr>
          <w:sz w:val="22"/>
          <w:szCs w:val="22"/>
        </w:rPr>
        <w:t xml:space="preserve"> di prevenzione di cui all’art.</w:t>
      </w:r>
      <w:r w:rsidRPr="006B4F10">
        <w:rPr>
          <w:sz w:val="22"/>
          <w:szCs w:val="22"/>
        </w:rPr>
        <w:t xml:space="preserve">6 del D. </w:t>
      </w:r>
      <w:proofErr w:type="spellStart"/>
      <w:r w:rsidRPr="006B4F10">
        <w:rPr>
          <w:sz w:val="22"/>
          <w:szCs w:val="22"/>
        </w:rPr>
        <w:t>Lgs</w:t>
      </w:r>
      <w:proofErr w:type="spellEnd"/>
      <w:r w:rsidRPr="006B4F10">
        <w:rPr>
          <w:sz w:val="22"/>
          <w:szCs w:val="22"/>
        </w:rPr>
        <w:t xml:space="preserve">. </w:t>
      </w:r>
      <w:r>
        <w:rPr>
          <w:sz w:val="22"/>
          <w:szCs w:val="22"/>
        </w:rPr>
        <w:t>n</w:t>
      </w:r>
      <w:ins w:id="6" w:author="Cosimelli, Federica (IT - Roma)" w:date="2014-12-02T19:46:00Z">
        <w:r w:rsidR="00272C39">
          <w:rPr>
            <w:sz w:val="22"/>
            <w:szCs w:val="22"/>
          </w:rPr>
          <w:t xml:space="preserve">. </w:t>
        </w:r>
      </w:ins>
      <w:r w:rsidRPr="006B4F10">
        <w:rPr>
          <w:sz w:val="22"/>
          <w:szCs w:val="22"/>
        </w:rPr>
        <w:t>159</w:t>
      </w:r>
      <w:ins w:id="7" w:author="Cosimelli, Federica (IT - Roma)" w:date="2014-12-02T19:46:00Z">
        <w:r w:rsidR="00272C39">
          <w:rPr>
            <w:sz w:val="22"/>
            <w:szCs w:val="22"/>
          </w:rPr>
          <w:t>/</w:t>
        </w:r>
      </w:ins>
      <w:del w:id="8" w:author="Cosimelli, Federica (IT - Roma)" w:date="2014-12-02T19:46:00Z">
        <w:r w:rsidRPr="006B4F10" w:rsidDel="00272C39">
          <w:rPr>
            <w:sz w:val="22"/>
            <w:szCs w:val="22"/>
          </w:rPr>
          <w:delText xml:space="preserve"> del </w:delText>
        </w:r>
      </w:del>
      <w:r w:rsidRPr="006B4F10">
        <w:rPr>
          <w:sz w:val="22"/>
          <w:szCs w:val="22"/>
        </w:rPr>
        <w:t xml:space="preserve">2011 e non ricorre alcuna delle cause ostative previste </w:t>
      </w:r>
      <w:del w:id="9" w:author="Cosimelli, Federica (IT - Roma)" w:date="2014-12-02T19:46:00Z">
        <w:r w:rsidRPr="006B4F10" w:rsidDel="00272C39">
          <w:rPr>
            <w:sz w:val="22"/>
            <w:szCs w:val="22"/>
          </w:rPr>
          <w:delText xml:space="preserve">dall’articolo </w:delText>
        </w:r>
      </w:del>
      <w:ins w:id="10" w:author="Cosimelli, Federica (IT - Roma)" w:date="2014-12-02T19:46:00Z">
        <w:r w:rsidR="00272C39" w:rsidRPr="006B4F10">
          <w:rPr>
            <w:sz w:val="22"/>
            <w:szCs w:val="22"/>
          </w:rPr>
          <w:t>dall’art</w:t>
        </w:r>
        <w:r w:rsidR="00272C39">
          <w:rPr>
            <w:sz w:val="22"/>
            <w:szCs w:val="22"/>
          </w:rPr>
          <w:t>.</w:t>
        </w:r>
        <w:r w:rsidR="00272C39" w:rsidRPr="006B4F10">
          <w:rPr>
            <w:sz w:val="22"/>
            <w:szCs w:val="22"/>
          </w:rPr>
          <w:t xml:space="preserve"> </w:t>
        </w:r>
      </w:ins>
      <w:r w:rsidRPr="006B4F10">
        <w:rPr>
          <w:sz w:val="22"/>
          <w:szCs w:val="22"/>
        </w:rPr>
        <w:t>67 del medesimo decreto;</w:t>
      </w:r>
    </w:p>
    <w:p w:rsidR="000C386B" w:rsidRPr="006B4F10" w:rsidRDefault="000C386B" w:rsidP="00935DD5">
      <w:pPr>
        <w:numPr>
          <w:ilvl w:val="0"/>
          <w:numId w:val="8"/>
        </w:numPr>
        <w:tabs>
          <w:tab w:val="clear" w:pos="3365"/>
          <w:tab w:val="num" w:pos="709"/>
          <w:tab w:val="left" w:pos="840"/>
        </w:tabs>
        <w:autoSpaceDE w:val="0"/>
        <w:autoSpaceDN w:val="0"/>
        <w:adjustRightInd w:val="0"/>
        <w:spacing w:after="120" w:line="360" w:lineRule="auto"/>
        <w:ind w:left="709"/>
        <w:jc w:val="both"/>
        <w:rPr>
          <w:b/>
          <w:sz w:val="22"/>
          <w:szCs w:val="22"/>
        </w:rPr>
      </w:pPr>
      <w:r w:rsidRPr="006B4F10">
        <w:rPr>
          <w:sz w:val="22"/>
          <w:szCs w:val="22"/>
        </w:rPr>
        <w:t xml:space="preserve">che: </w:t>
      </w:r>
      <w:r w:rsidRPr="006B4F10">
        <w:rPr>
          <w:b/>
          <w:i/>
          <w:sz w:val="22"/>
          <w:szCs w:val="22"/>
        </w:rPr>
        <w:t>[barrare la casella che interessa]</w:t>
      </w:r>
    </w:p>
    <w:p w:rsidR="000C386B" w:rsidRPr="006B4F10" w:rsidRDefault="000C386B"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Pr="006B4F10">
        <w:rPr>
          <w:sz w:val="22"/>
          <w:szCs w:val="22"/>
        </w:rPr>
        <w:t>non è stato vittima dei reati previsti e puniti dagli articoli 317 e 629 del c.p. aggravati ai sensi dell’art</w:t>
      </w:r>
      <w:r>
        <w:rPr>
          <w:sz w:val="22"/>
          <w:szCs w:val="22"/>
        </w:rPr>
        <w:t>icolo 7 del D.L. 13/05/1991, n.</w:t>
      </w:r>
      <w:r w:rsidRPr="006B4F10">
        <w:rPr>
          <w:sz w:val="22"/>
          <w:szCs w:val="22"/>
        </w:rPr>
        <w:t>152, convertito, con modific</w:t>
      </w:r>
      <w:r>
        <w:rPr>
          <w:sz w:val="22"/>
          <w:szCs w:val="22"/>
        </w:rPr>
        <w:t>azioni, dalla L. 12/07/1991, n.</w:t>
      </w:r>
      <w:r w:rsidRPr="006B4F10">
        <w:rPr>
          <w:sz w:val="22"/>
          <w:szCs w:val="22"/>
        </w:rPr>
        <w:t xml:space="preserve">203, </w:t>
      </w:r>
    </w:p>
    <w:p w:rsidR="000C386B" w:rsidRPr="006B4F10" w:rsidRDefault="000C386B"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Pr="006B4F10">
        <w:rPr>
          <w:sz w:val="22"/>
          <w:szCs w:val="22"/>
        </w:rPr>
        <w:t>pur essendo stato vittima dei reati previsti e puniti dagli articoli 317 e 629 del c.p. aggravati ai sensi dell’art</w:t>
      </w:r>
      <w:r>
        <w:rPr>
          <w:sz w:val="22"/>
          <w:szCs w:val="22"/>
        </w:rPr>
        <w:t>icolo 7 del D.L. 13/05/1991, n.</w:t>
      </w:r>
      <w:r w:rsidRPr="006B4F10">
        <w:rPr>
          <w:sz w:val="22"/>
          <w:szCs w:val="22"/>
        </w:rPr>
        <w:t>152, convertito, con modific</w:t>
      </w:r>
      <w:r>
        <w:rPr>
          <w:sz w:val="22"/>
          <w:szCs w:val="22"/>
        </w:rPr>
        <w:t>azioni, dalla L. 12/07/1991, n.</w:t>
      </w:r>
      <w:r w:rsidRPr="006B4F10">
        <w:rPr>
          <w:sz w:val="22"/>
          <w:szCs w:val="22"/>
        </w:rPr>
        <w:t>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w:t>
      </w:r>
      <w:r>
        <w:rPr>
          <w:sz w:val="22"/>
          <w:szCs w:val="22"/>
        </w:rPr>
        <w:t xml:space="preserve"> comma, della L. 24/11/1981, n.</w:t>
      </w:r>
      <w:r w:rsidRPr="006B4F10">
        <w:rPr>
          <w:sz w:val="22"/>
          <w:szCs w:val="22"/>
        </w:rPr>
        <w:t xml:space="preserve">689. </w:t>
      </w:r>
    </w:p>
    <w:p w:rsidR="000C386B" w:rsidRPr="006B4F10" w:rsidRDefault="000C386B" w:rsidP="00935DD5">
      <w:pPr>
        <w:numPr>
          <w:ilvl w:val="0"/>
          <w:numId w:val="8"/>
        </w:numPr>
        <w:tabs>
          <w:tab w:val="clear" w:pos="3365"/>
          <w:tab w:val="num" w:pos="709"/>
          <w:tab w:val="left" w:pos="840"/>
        </w:tabs>
        <w:autoSpaceDE w:val="0"/>
        <w:autoSpaceDN w:val="0"/>
        <w:adjustRightInd w:val="0"/>
        <w:spacing w:after="120" w:line="360" w:lineRule="auto"/>
        <w:ind w:left="709"/>
        <w:jc w:val="both"/>
        <w:rPr>
          <w:sz w:val="22"/>
          <w:szCs w:val="22"/>
        </w:rPr>
      </w:pPr>
      <w:r w:rsidRPr="006B4F10">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0C386B" w:rsidRPr="006B4F10" w:rsidRDefault="000C386B" w:rsidP="00935DD5">
      <w:pPr>
        <w:numPr>
          <w:ilvl w:val="0"/>
          <w:numId w:val="8"/>
        </w:numPr>
        <w:tabs>
          <w:tab w:val="clear" w:pos="3365"/>
          <w:tab w:val="num" w:pos="709"/>
          <w:tab w:val="left" w:pos="840"/>
        </w:tabs>
        <w:autoSpaceDE w:val="0"/>
        <w:autoSpaceDN w:val="0"/>
        <w:adjustRightInd w:val="0"/>
        <w:spacing w:after="120" w:line="360" w:lineRule="auto"/>
        <w:ind w:left="709"/>
        <w:jc w:val="both"/>
        <w:rPr>
          <w:sz w:val="22"/>
          <w:szCs w:val="22"/>
        </w:rPr>
      </w:pPr>
      <w:r w:rsidRPr="006B4F10">
        <w:rPr>
          <w:sz w:val="22"/>
          <w:szCs w:val="22"/>
        </w:rPr>
        <w:t xml:space="preserve">nei propri confronti non è stata pronunciata sentenza di condanna, passata in giudicato, per uno o più reati di partecipazione a un’organizzazione criminale, corruzione, frode, riciclaggio, quali definiti dagli atti comunitari citati </w:t>
      </w:r>
      <w:del w:id="11" w:author="Cosimelli, Federica (IT - Roma)" w:date="2014-12-02T19:47:00Z">
        <w:r w:rsidRPr="006B4F10" w:rsidDel="00272C39">
          <w:rPr>
            <w:sz w:val="22"/>
            <w:szCs w:val="22"/>
          </w:rPr>
          <w:delText xml:space="preserve">all’articolo </w:delText>
        </w:r>
      </w:del>
      <w:ins w:id="12" w:author="Cosimelli, Federica (IT - Roma)" w:date="2014-12-02T19:47:00Z">
        <w:r w:rsidR="00272C39" w:rsidRPr="006B4F10">
          <w:rPr>
            <w:sz w:val="22"/>
            <w:szCs w:val="22"/>
          </w:rPr>
          <w:t>all’art</w:t>
        </w:r>
        <w:r w:rsidR="00272C39">
          <w:rPr>
            <w:sz w:val="22"/>
            <w:szCs w:val="22"/>
          </w:rPr>
          <w:t>.</w:t>
        </w:r>
        <w:r w:rsidR="00272C39" w:rsidRPr="006B4F10">
          <w:rPr>
            <w:sz w:val="22"/>
            <w:szCs w:val="22"/>
          </w:rPr>
          <w:t xml:space="preserve"> </w:t>
        </w:r>
      </w:ins>
      <w:r w:rsidRPr="006B4F10">
        <w:rPr>
          <w:sz w:val="22"/>
          <w:szCs w:val="22"/>
        </w:rPr>
        <w:t xml:space="preserve">45, paragrafo 1, </w:t>
      </w:r>
      <w:del w:id="13" w:author="Cosimelli, Federica (IT - Roma)" w:date="2014-12-02T19:47:00Z">
        <w:r w:rsidRPr="006B4F10" w:rsidDel="00272C39">
          <w:rPr>
            <w:sz w:val="22"/>
            <w:szCs w:val="22"/>
          </w:rPr>
          <w:delText xml:space="preserve">direttiva </w:delText>
        </w:r>
      </w:del>
      <w:ins w:id="14" w:author="Cosimelli, Federica (IT - Roma)" w:date="2014-12-02T19:47:00Z">
        <w:r w:rsidR="00272C39">
          <w:rPr>
            <w:sz w:val="22"/>
            <w:szCs w:val="22"/>
          </w:rPr>
          <w:t>D</w:t>
        </w:r>
        <w:r w:rsidR="00272C39" w:rsidRPr="006B4F10">
          <w:rPr>
            <w:sz w:val="22"/>
            <w:szCs w:val="22"/>
          </w:rPr>
          <w:t xml:space="preserve">irettiva </w:t>
        </w:r>
      </w:ins>
      <w:del w:id="15" w:author="Cosimelli, Federica (IT - Roma)" w:date="2014-12-02T19:47:00Z">
        <w:r w:rsidRPr="006B4F10" w:rsidDel="00272C39">
          <w:rPr>
            <w:sz w:val="22"/>
            <w:szCs w:val="22"/>
          </w:rPr>
          <w:delText xml:space="preserve">Ce </w:delText>
        </w:r>
      </w:del>
      <w:ins w:id="16" w:author="Cosimelli, Federica (IT - Roma)" w:date="2014-12-02T19:47:00Z">
        <w:r w:rsidR="00272C39" w:rsidRPr="006B4F10">
          <w:rPr>
            <w:sz w:val="22"/>
            <w:szCs w:val="22"/>
          </w:rPr>
          <w:t>C</w:t>
        </w:r>
        <w:r w:rsidR="00272C39">
          <w:rPr>
            <w:sz w:val="22"/>
            <w:szCs w:val="22"/>
          </w:rPr>
          <w:t>E</w:t>
        </w:r>
        <w:r w:rsidR="00272C39" w:rsidRPr="006B4F10">
          <w:rPr>
            <w:sz w:val="22"/>
            <w:szCs w:val="22"/>
          </w:rPr>
          <w:t xml:space="preserve"> </w:t>
        </w:r>
      </w:ins>
      <w:r w:rsidRPr="006B4F10">
        <w:rPr>
          <w:sz w:val="22"/>
          <w:szCs w:val="22"/>
        </w:rPr>
        <w:t>2004/18.</w:t>
      </w:r>
    </w:p>
    <w:p w:rsidR="000C386B" w:rsidRPr="006B4F10" w:rsidRDefault="000C386B"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0C386B" w:rsidRPr="006B4F10" w:rsidRDefault="000C386B" w:rsidP="00B324BC">
      <w:pPr>
        <w:pStyle w:val="Rientrocorpodeltesto"/>
        <w:spacing w:line="360" w:lineRule="auto"/>
        <w:ind w:left="0"/>
        <w:jc w:val="both"/>
        <w:rPr>
          <w:sz w:val="22"/>
          <w:szCs w:val="22"/>
        </w:rPr>
      </w:pPr>
      <w:r w:rsidRPr="006B4F10">
        <w:rPr>
          <w:sz w:val="22"/>
          <w:szCs w:val="22"/>
        </w:rPr>
        <w:t>Indica inoltre, ai sensi dell’art.38 c.2 del D.Lgs</w:t>
      </w:r>
      <w:proofErr w:type="spellStart"/>
      <w:r w:rsidRPr="006B4F10">
        <w:rPr>
          <w:sz w:val="22"/>
          <w:szCs w:val="22"/>
        </w:rPr>
        <w:t>.163/2</w:t>
      </w:r>
      <w:proofErr w:type="spellEnd"/>
      <w:r w:rsidRPr="006B4F10">
        <w:rPr>
          <w:sz w:val="22"/>
          <w:szCs w:val="22"/>
        </w:rPr>
        <w:t xml:space="preserve">006 e </w:t>
      </w:r>
      <w:proofErr w:type="spellStart"/>
      <w:r w:rsidRPr="006B4F10">
        <w:rPr>
          <w:sz w:val="22"/>
          <w:szCs w:val="22"/>
        </w:rPr>
        <w:t>s.m.i.</w:t>
      </w:r>
      <w:proofErr w:type="spellEnd"/>
      <w:r w:rsidRPr="006B4F10">
        <w:rPr>
          <w:sz w:val="22"/>
          <w:szCs w:val="22"/>
        </w:rPr>
        <w:t>, le eventuali condanne per le quali abbia beneficiato della non menzione:</w:t>
      </w:r>
    </w:p>
    <w:p w:rsidR="000C386B" w:rsidRPr="006B4F10" w:rsidRDefault="000C386B" w:rsidP="00B324BC">
      <w:pPr>
        <w:pStyle w:val="Rientrocorpodeltesto"/>
        <w:spacing w:line="360" w:lineRule="auto"/>
        <w:jc w:val="both"/>
        <w:rPr>
          <w:sz w:val="22"/>
          <w:szCs w:val="22"/>
        </w:rPr>
      </w:pPr>
      <w:r w:rsidRPr="006B4F10">
        <w:rPr>
          <w:sz w:val="22"/>
          <w:szCs w:val="22"/>
        </w:rPr>
        <w:t>(</w:t>
      </w:r>
      <w:r w:rsidRPr="006B4F10">
        <w:rPr>
          <w:i/>
          <w:sz w:val="22"/>
          <w:szCs w:val="22"/>
        </w:rPr>
        <w:t>se del caso</w:t>
      </w:r>
      <w:r w:rsidRPr="006B4F10">
        <w:rPr>
          <w:sz w:val="22"/>
          <w:szCs w:val="22"/>
        </w:rPr>
        <w:t>)________________________________________________________</w:t>
      </w:r>
    </w:p>
    <w:p w:rsidR="000C386B" w:rsidRPr="006B4F10" w:rsidRDefault="000C386B" w:rsidP="00B324BC">
      <w:pPr>
        <w:spacing w:after="120" w:line="360" w:lineRule="auto"/>
        <w:ind w:left="284" w:hanging="284"/>
        <w:jc w:val="both"/>
        <w:rPr>
          <w:sz w:val="22"/>
          <w:szCs w:val="22"/>
          <w:highlight w:val="yellow"/>
        </w:rPr>
      </w:pPr>
    </w:p>
    <w:p w:rsidR="000C386B" w:rsidRPr="006B4F10" w:rsidRDefault="000C386B" w:rsidP="00B324BC">
      <w:pPr>
        <w:spacing w:after="120" w:line="360" w:lineRule="auto"/>
        <w:ind w:left="284" w:hanging="284"/>
        <w:jc w:val="both"/>
        <w:rPr>
          <w:sz w:val="22"/>
          <w:szCs w:val="22"/>
        </w:rPr>
      </w:pPr>
      <w:r w:rsidRPr="006B4F10">
        <w:rPr>
          <w:sz w:val="22"/>
          <w:szCs w:val="22"/>
        </w:rPr>
        <w:t>Il/La sottoscritto/a ______________, nella sua qualità, dichiara altresì:</w:t>
      </w:r>
    </w:p>
    <w:p w:rsidR="000C386B" w:rsidRPr="006B4F10" w:rsidRDefault="000C386B" w:rsidP="00B324BC">
      <w:pPr>
        <w:numPr>
          <w:ilvl w:val="0"/>
          <w:numId w:val="3"/>
        </w:numPr>
        <w:spacing w:after="120" w:line="360" w:lineRule="auto"/>
        <w:jc w:val="both"/>
        <w:rPr>
          <w:sz w:val="22"/>
          <w:szCs w:val="22"/>
        </w:rPr>
      </w:pPr>
      <w:r w:rsidRPr="006B4F10">
        <w:rPr>
          <w:sz w:val="22"/>
          <w:szCs w:val="22"/>
        </w:rPr>
        <w:t>di essere informato, ai se</w:t>
      </w:r>
      <w:r>
        <w:rPr>
          <w:sz w:val="22"/>
          <w:szCs w:val="22"/>
        </w:rPr>
        <w:t>nsi e per gli effetti dell’art.</w:t>
      </w:r>
      <w:r w:rsidRPr="006B4F10">
        <w:rPr>
          <w:sz w:val="22"/>
          <w:szCs w:val="22"/>
        </w:rPr>
        <w:t xml:space="preserve">13 del </w:t>
      </w:r>
      <w:r>
        <w:rPr>
          <w:iCs/>
          <w:sz w:val="22"/>
          <w:szCs w:val="22"/>
        </w:rPr>
        <w:t xml:space="preserve">D. </w:t>
      </w:r>
      <w:proofErr w:type="spellStart"/>
      <w:r>
        <w:rPr>
          <w:iCs/>
          <w:sz w:val="22"/>
          <w:szCs w:val="22"/>
        </w:rPr>
        <w:t>Lgs</w:t>
      </w:r>
      <w:proofErr w:type="spellEnd"/>
      <w:r>
        <w:rPr>
          <w:iCs/>
          <w:sz w:val="22"/>
          <w:szCs w:val="22"/>
        </w:rPr>
        <w:t>. n.</w:t>
      </w:r>
      <w:r w:rsidRPr="006B4F10">
        <w:rPr>
          <w:iCs/>
          <w:sz w:val="22"/>
          <w:szCs w:val="22"/>
        </w:rPr>
        <w:t>196/2003</w:t>
      </w:r>
      <w:r w:rsidRPr="006B4F10">
        <w:rPr>
          <w:sz w:val="22"/>
          <w:szCs w:val="22"/>
        </w:rPr>
        <w:t xml:space="preserve">, che i dati personali raccolti saranno trattati, anche con strumenti informatici, esclusivamente ai fini ed in relazione alla procedura in oggetto; </w:t>
      </w:r>
    </w:p>
    <w:p w:rsidR="000C386B" w:rsidRPr="006B4F10" w:rsidRDefault="000C386B" w:rsidP="00B324BC">
      <w:pPr>
        <w:numPr>
          <w:ilvl w:val="0"/>
          <w:numId w:val="3"/>
        </w:numPr>
        <w:spacing w:after="120" w:line="360" w:lineRule="auto"/>
        <w:jc w:val="both"/>
        <w:rPr>
          <w:sz w:val="22"/>
          <w:szCs w:val="22"/>
        </w:rPr>
      </w:pPr>
      <w:r w:rsidRPr="006B4F10">
        <w:rPr>
          <w:sz w:val="22"/>
          <w:szCs w:val="22"/>
        </w:rPr>
        <w:t xml:space="preserve">di essere consapevole che, qualora fosse accertata la non veridicità del contenuto della presente dichiarazione, il menzionato Contratto potrà essere risolto di diritto </w:t>
      </w:r>
      <w:del w:id="17" w:author="Cosimelli, Federica (IT - Roma)" w:date="2014-12-02T20:36:00Z">
        <w:r w:rsidRPr="006B4F10" w:rsidDel="0061548E">
          <w:rPr>
            <w:sz w:val="22"/>
            <w:szCs w:val="22"/>
          </w:rPr>
          <w:delText xml:space="preserve">dalla </w:delText>
        </w:r>
      </w:del>
      <w:ins w:id="18" w:author="Cosimelli, Federica (IT - Roma)" w:date="2014-12-02T20:36:00Z">
        <w:r w:rsidR="0061548E" w:rsidRPr="006B4F10">
          <w:rPr>
            <w:sz w:val="22"/>
            <w:szCs w:val="22"/>
          </w:rPr>
          <w:t>dall</w:t>
        </w:r>
        <w:r w:rsidR="0061548E">
          <w:rPr>
            <w:sz w:val="22"/>
            <w:szCs w:val="22"/>
          </w:rPr>
          <w:t>’</w:t>
        </w:r>
        <w:r w:rsidR="0061548E" w:rsidRPr="006B4F10">
          <w:rPr>
            <w:sz w:val="22"/>
            <w:szCs w:val="22"/>
          </w:rPr>
          <w:t xml:space="preserve"> </w:t>
        </w:r>
      </w:ins>
      <w:del w:id="19" w:author="Cosimelli, Federica (IT - Roma)" w:date="2014-12-02T20:36:00Z">
        <w:r w:rsidRPr="006B4F10" w:rsidDel="0061548E">
          <w:rPr>
            <w:sz w:val="22"/>
            <w:szCs w:val="22"/>
          </w:rPr>
          <w:delText>Stazione</w:delText>
        </w:r>
        <w:r w:rsidDel="0061548E">
          <w:rPr>
            <w:sz w:val="22"/>
            <w:szCs w:val="22"/>
          </w:rPr>
          <w:delText xml:space="preserve"> </w:delText>
        </w:r>
      </w:del>
      <w:ins w:id="20" w:author="Cosimelli, Federica (IT - Roma)" w:date="2014-12-02T20:36:00Z">
        <w:r w:rsidR="0061548E">
          <w:rPr>
            <w:sz w:val="22"/>
            <w:szCs w:val="22"/>
          </w:rPr>
          <w:t xml:space="preserve">Ente </w:t>
        </w:r>
      </w:ins>
      <w:r>
        <w:rPr>
          <w:sz w:val="22"/>
          <w:szCs w:val="22"/>
        </w:rPr>
        <w:t>Appaltante  ai sensi dell’art.</w:t>
      </w:r>
      <w:r w:rsidRPr="006B4F10">
        <w:rPr>
          <w:sz w:val="22"/>
          <w:szCs w:val="22"/>
        </w:rPr>
        <w:t>1456 cod. civ..</w:t>
      </w:r>
    </w:p>
    <w:p w:rsidR="000C386B" w:rsidRPr="006B4F10" w:rsidRDefault="000C386B" w:rsidP="00B324BC">
      <w:pPr>
        <w:spacing w:after="120" w:line="360" w:lineRule="auto"/>
        <w:jc w:val="both"/>
        <w:rPr>
          <w:sz w:val="22"/>
          <w:szCs w:val="22"/>
        </w:rPr>
      </w:pPr>
      <w:r w:rsidRPr="006B4F10">
        <w:rPr>
          <w:sz w:val="22"/>
          <w:szCs w:val="22"/>
        </w:rPr>
        <w:t>Luogo, data</w:t>
      </w:r>
    </w:p>
    <w:p w:rsidR="000C386B" w:rsidRPr="006B4F10" w:rsidRDefault="000C386B" w:rsidP="00B324BC">
      <w:pPr>
        <w:spacing w:after="120" w:line="360" w:lineRule="auto"/>
        <w:jc w:val="both"/>
        <w:rPr>
          <w:sz w:val="22"/>
          <w:szCs w:val="22"/>
        </w:rPr>
      </w:pPr>
      <w:r w:rsidRPr="006B4F10">
        <w:rPr>
          <w:sz w:val="22"/>
          <w:szCs w:val="22"/>
        </w:rPr>
        <w:t>_________________</w:t>
      </w:r>
    </w:p>
    <w:p w:rsidR="000C386B" w:rsidRPr="006B4F10" w:rsidRDefault="000C386B"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0C386B" w:rsidRPr="006B4F10" w:rsidRDefault="000C386B" w:rsidP="00B324BC">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0C386B" w:rsidRPr="006B4F10" w:rsidRDefault="000C386B" w:rsidP="00B324BC">
      <w:pPr>
        <w:autoSpaceDE w:val="0"/>
        <w:autoSpaceDN w:val="0"/>
        <w:adjustRightInd w:val="0"/>
        <w:spacing w:after="120" w:line="360" w:lineRule="auto"/>
        <w:jc w:val="both"/>
        <w:rPr>
          <w:color w:val="000000"/>
          <w:sz w:val="22"/>
          <w:szCs w:val="22"/>
        </w:rPr>
      </w:pPr>
    </w:p>
    <w:p w:rsidR="000C386B" w:rsidRPr="006B4F10" w:rsidRDefault="000C386B" w:rsidP="00B324BC">
      <w:pPr>
        <w:pStyle w:val="Corpodeltesto"/>
        <w:widowControl w:val="0"/>
        <w:spacing w:line="360" w:lineRule="auto"/>
        <w:rPr>
          <w:b/>
          <w:i/>
          <w:sz w:val="22"/>
          <w:szCs w:val="22"/>
        </w:rPr>
      </w:pPr>
    </w:p>
    <w:p w:rsidR="000C386B" w:rsidRPr="006B4F10" w:rsidRDefault="009F5CEA">
      <w:pPr>
        <w:rPr>
          <w:sz w:val="22"/>
          <w:szCs w:val="22"/>
        </w:rPr>
      </w:pPr>
      <w:r w:rsidRPr="009F5CEA">
        <w:rPr>
          <w:noProof/>
        </w:rPr>
        <w:pict>
          <v:shape id="Casella di testo 5" o:spid="_x0000_s1027" type="#_x0000_t202" style="position:absolute;margin-left:-5.7pt;margin-top:12.2pt;width:490.5pt;height:69.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">
            <v:textbox>
              <w:txbxContent>
                <w:p w:rsidR="000C386B" w:rsidRPr="00981C1E" w:rsidRDefault="000C386B" w:rsidP="00D33703">
                  <w:pPr>
                    <w:rPr>
                      <w:b/>
                      <w:sz w:val="20"/>
                      <w:szCs w:val="20"/>
                      <w:u w:val="single"/>
                    </w:rPr>
                  </w:pPr>
                  <w:r w:rsidRPr="00981C1E">
                    <w:rPr>
                      <w:b/>
                      <w:sz w:val="20"/>
                      <w:szCs w:val="20"/>
                      <w:u w:val="single"/>
                    </w:rPr>
                    <w:t>NOTA BENE</w:t>
                  </w:r>
                </w:p>
                <w:p w:rsidR="000C386B" w:rsidRPr="00981C1E" w:rsidRDefault="000C386B" w:rsidP="00D33703">
                  <w:pPr>
                    <w:rPr>
                      <w:b/>
                      <w:sz w:val="20"/>
                      <w:szCs w:val="20"/>
                      <w:u w:val="single"/>
                    </w:rPr>
                  </w:pPr>
                </w:p>
                <w:p w:rsidR="000C386B" w:rsidRPr="008D7B1B" w:rsidRDefault="000C386B" w:rsidP="008D7B1B">
                  <w:pPr>
                    <w:pStyle w:val="Corpodeltesto"/>
                    <w:widowControl w:val="0"/>
                    <w:spacing w:line="360" w:lineRule="auto"/>
                    <w:rPr>
                      <w:rFonts w:ascii="Arial" w:hAnsi="Arial" w:cs="Arial"/>
                      <w:b/>
                      <w:sz w:val="20"/>
                      <w:szCs w:val="20"/>
                    </w:rPr>
                  </w:pPr>
                  <w:r w:rsidRPr="00981C1E">
                    <w:rPr>
                      <w:b/>
                      <w:sz w:val="20"/>
                      <w:szCs w:val="20"/>
                    </w:rPr>
                    <w:t>La presente dichiarazione deve essere prodotta a pena d’esclusione unitamente a copia fotostatica non autenticata di un documento di identità del sot</w:t>
                  </w:r>
                  <w:r>
                    <w:rPr>
                      <w:b/>
                      <w:sz w:val="20"/>
                      <w:szCs w:val="20"/>
                    </w:rPr>
                    <w:t>toscrittore, ai sensi dell’art.38 D.P.R. n.</w:t>
                  </w:r>
                  <w:ins w:id="21" w:author="Cosimelli, Federica (IT - Roma)" w:date="2014-12-02T19:47:00Z">
                    <w:r w:rsidR="00272C39">
                      <w:rPr>
                        <w:b/>
                        <w:sz w:val="20"/>
                        <w:szCs w:val="20"/>
                      </w:rPr>
                      <w:t xml:space="preserve"> </w:t>
                    </w:r>
                  </w:ins>
                  <w:bookmarkStart w:id="22" w:name="_GoBack"/>
                  <w:bookmarkEnd w:id="22"/>
                  <w:r w:rsidRPr="00981C1E">
                    <w:rPr>
                      <w:b/>
                      <w:sz w:val="20"/>
                      <w:szCs w:val="20"/>
                    </w:rPr>
                    <w:t>445/2000</w:t>
                  </w:r>
                </w:p>
                <w:p w:rsidR="000C386B" w:rsidRDefault="000C386B"/>
              </w:txbxContent>
            </v:textbox>
          </v:shape>
        </w:pict>
      </w:r>
      <w:r w:rsidRPr="009F5CEA">
        <w:rPr>
          <w:noProof/>
        </w:rPr>
        <w:pict>
          <v:shape id="Casella di testo 4" o:spid="_x0000_s1028" type="#_x0000_t202" style="position:absolute;margin-left:53.25pt;margin-top:567pt;width:490.5pt;height:8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0C386B" w:rsidRPr="008E2518" w:rsidRDefault="000C386B" w:rsidP="008E2518">
                  <w:pPr>
                    <w:rPr>
                      <w:rFonts w:ascii="Arial" w:hAnsi="Arial" w:cs="Arial"/>
                      <w:b/>
                      <w:sz w:val="20"/>
                      <w:szCs w:val="20"/>
                      <w:u w:val="single"/>
                    </w:rPr>
                  </w:pPr>
                  <w:r w:rsidRPr="008E2518">
                    <w:rPr>
                      <w:rFonts w:ascii="Arial" w:hAnsi="Arial" w:cs="Arial"/>
                      <w:b/>
                      <w:sz w:val="20"/>
                      <w:szCs w:val="20"/>
                      <w:u w:val="single"/>
                    </w:rPr>
                    <w:t>NOTA BENE</w:t>
                  </w:r>
                </w:p>
                <w:p w:rsidR="000C386B" w:rsidRPr="008E2518" w:rsidRDefault="000C386B" w:rsidP="008E2518">
                  <w:pPr>
                    <w:rPr>
                      <w:rFonts w:ascii="Arial" w:hAnsi="Arial" w:cs="Arial"/>
                      <w:b/>
                      <w:sz w:val="20"/>
                      <w:szCs w:val="20"/>
                      <w:u w:val="single"/>
                    </w:rPr>
                  </w:pPr>
                </w:p>
                <w:p w:rsidR="000C386B" w:rsidRPr="008E2518" w:rsidRDefault="000C386B" w:rsidP="008E2518">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0C386B" w:rsidRDefault="000C386B" w:rsidP="008E2518"/>
              </w:txbxContent>
            </v:textbox>
          </v:shape>
        </w:pict>
      </w:r>
      <w:r w:rsidRPr="009F5CEA">
        <w:rPr>
          <w:noProof/>
        </w:rPr>
        <w:pict>
          <v:shape id="Casella di testo 2" o:spid="_x0000_s1029" type="#_x0000_t202" style="position:absolute;margin-left:53.25pt;margin-top:567pt;width:490.5pt;height:8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0C386B" w:rsidRPr="008E2518" w:rsidRDefault="000C386B" w:rsidP="008E2518">
                  <w:pPr>
                    <w:rPr>
                      <w:rFonts w:ascii="Arial" w:hAnsi="Arial" w:cs="Arial"/>
                      <w:b/>
                      <w:sz w:val="20"/>
                      <w:szCs w:val="20"/>
                      <w:u w:val="single"/>
                    </w:rPr>
                  </w:pPr>
                  <w:r w:rsidRPr="008E2518">
                    <w:rPr>
                      <w:rFonts w:ascii="Arial" w:hAnsi="Arial" w:cs="Arial"/>
                      <w:b/>
                      <w:sz w:val="20"/>
                      <w:szCs w:val="20"/>
                      <w:u w:val="single"/>
                    </w:rPr>
                    <w:t>NOTA BENE</w:t>
                  </w:r>
                </w:p>
                <w:p w:rsidR="000C386B" w:rsidRPr="008E2518" w:rsidRDefault="000C386B" w:rsidP="008E2518">
                  <w:pPr>
                    <w:rPr>
                      <w:rFonts w:ascii="Arial" w:hAnsi="Arial" w:cs="Arial"/>
                      <w:b/>
                      <w:sz w:val="20"/>
                      <w:szCs w:val="20"/>
                      <w:u w:val="single"/>
                    </w:rPr>
                  </w:pPr>
                </w:p>
                <w:p w:rsidR="000C386B" w:rsidRPr="008E2518" w:rsidRDefault="000C386B" w:rsidP="008E2518">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0C386B" w:rsidRDefault="000C386B" w:rsidP="008E2518"/>
              </w:txbxContent>
            </v:textbox>
          </v:shape>
        </w:pict>
      </w:r>
      <w:r w:rsidRPr="009F5CEA">
        <w:rPr>
          <w:noProof/>
        </w:rPr>
        <w:pict>
          <v:shape id="Casella di testo 1" o:spid="_x0000_s1030" type="#_x0000_t202" style="position:absolute;margin-left:53.25pt;margin-top:567pt;width:490.5pt;height:8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0C386B" w:rsidRPr="008E2518" w:rsidRDefault="000C386B" w:rsidP="008E2518">
                  <w:pPr>
                    <w:rPr>
                      <w:rFonts w:ascii="Arial" w:hAnsi="Arial" w:cs="Arial"/>
                      <w:b/>
                      <w:sz w:val="20"/>
                      <w:szCs w:val="20"/>
                      <w:u w:val="single"/>
                    </w:rPr>
                  </w:pPr>
                  <w:r w:rsidRPr="008E2518">
                    <w:rPr>
                      <w:rFonts w:ascii="Arial" w:hAnsi="Arial" w:cs="Arial"/>
                      <w:b/>
                      <w:sz w:val="20"/>
                      <w:szCs w:val="20"/>
                      <w:u w:val="single"/>
                    </w:rPr>
                    <w:t>NOTA BENE</w:t>
                  </w:r>
                </w:p>
                <w:p w:rsidR="000C386B" w:rsidRPr="008E2518" w:rsidRDefault="000C386B" w:rsidP="008E2518">
                  <w:pPr>
                    <w:rPr>
                      <w:rFonts w:ascii="Arial" w:hAnsi="Arial" w:cs="Arial"/>
                      <w:b/>
                      <w:sz w:val="20"/>
                      <w:szCs w:val="20"/>
                      <w:u w:val="single"/>
                    </w:rPr>
                  </w:pPr>
                </w:p>
                <w:p w:rsidR="000C386B" w:rsidRPr="008E2518" w:rsidRDefault="000C386B" w:rsidP="008E2518">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0C386B" w:rsidRDefault="000C386B" w:rsidP="008E2518"/>
              </w:txbxContent>
            </v:textbox>
          </v:shape>
        </w:pict>
      </w:r>
    </w:p>
    <w:sectPr w:rsidR="000C386B" w:rsidRPr="006B4F10" w:rsidSect="0086091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500" w:rsidRDefault="00BA2500" w:rsidP="004D25D9">
      <w:r>
        <w:separator/>
      </w:r>
    </w:p>
  </w:endnote>
  <w:endnote w:type="continuationSeparator" w:id="0">
    <w:p w:rsidR="00BA2500" w:rsidRDefault="00BA2500" w:rsidP="004D25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B00" w:rsidRDefault="00C35B0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86B" w:rsidRDefault="009F5CEA">
    <w:pPr>
      <w:pStyle w:val="Pidipagina"/>
      <w:jc w:val="right"/>
    </w:pPr>
    <w:r>
      <w:fldChar w:fldCharType="begin"/>
    </w:r>
    <w:r w:rsidR="00E05135">
      <w:instrText>PAGE   \* MERGEFORMAT</w:instrText>
    </w:r>
    <w:r>
      <w:fldChar w:fldCharType="separate"/>
    </w:r>
    <w:r w:rsidR="002734E7">
      <w:rPr>
        <w:noProof/>
      </w:rPr>
      <w:t>3</w:t>
    </w:r>
    <w:r>
      <w:rPr>
        <w:noProof/>
      </w:rPr>
      <w:fldChar w:fldCharType="end"/>
    </w:r>
  </w:p>
  <w:p w:rsidR="000C386B" w:rsidRDefault="000C386B">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B00" w:rsidRDefault="00C35B0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500" w:rsidRDefault="00BA2500" w:rsidP="004D25D9">
      <w:r>
        <w:separator/>
      </w:r>
    </w:p>
  </w:footnote>
  <w:footnote w:type="continuationSeparator" w:id="0">
    <w:p w:rsidR="00BA2500" w:rsidRDefault="00BA2500" w:rsidP="004D25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B00" w:rsidRDefault="00C35B0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B00" w:rsidRDefault="00C35B00">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B00" w:rsidRDefault="00C35B0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pStyle w:val="Puntoelenco"/>
      <w:lvlText w:val=""/>
      <w:lvlJc w:val="left"/>
      <w:pPr>
        <w:tabs>
          <w:tab w:val="num" w:pos="567"/>
        </w:tabs>
        <w:ind w:left="567" w:hanging="567"/>
      </w:pPr>
      <w:rPr>
        <w:rFonts w:ascii="Symbol" w:hAnsi="Symbol" w:hint="default"/>
      </w:rPr>
    </w:lvl>
  </w:abstractNum>
  <w:abstractNum w:abstractNumId="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6E566DD"/>
    <w:multiLevelType w:val="hybridMultilevel"/>
    <w:tmpl w:val="EF5076BE"/>
    <w:lvl w:ilvl="0" w:tplc="803624E8">
      <w:numFmt w:val="bullet"/>
      <w:lvlText w:val="-"/>
      <w:lvlJc w:val="left"/>
      <w:pPr>
        <w:tabs>
          <w:tab w:val="num" w:pos="3365"/>
        </w:tabs>
        <w:ind w:left="3365" w:hanging="360"/>
      </w:pPr>
      <w:rPr>
        <w:rFonts w:ascii="Arial" w:eastAsia="SimSun" w:hAnsi="Arial" w:hint="default"/>
        <w:b/>
        <w:i w:val="0"/>
        <w:sz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0"/>
  </w:num>
  <w:num w:numId="2">
    <w:abstractNumId w:val="0"/>
  </w:num>
  <w:num w:numId="3">
    <w:abstractNumId w:val="1"/>
  </w:num>
  <w:num w:numId="4">
    <w:abstractNumId w:val="0"/>
  </w:num>
  <w:num w:numId="5">
    <w:abstractNumId w:val="6"/>
  </w:num>
  <w:num w:numId="6">
    <w:abstractNumId w:val="5"/>
  </w:num>
  <w:num w:numId="7">
    <w:abstractNumId w:val="3"/>
  </w:num>
  <w:num w:numId="8">
    <w:abstractNumId w:val="4"/>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simelli, Federica (IT - Roma)">
    <w15:presenceInfo w15:providerId="AD" w15:userId="S-1-5-21-2094927150-201071529-617630493-277238"/>
  </w15:person>
  <w15:person w15:author="Lumaca, Roberta (IT - Roma)">
    <w15:presenceInfo w15:providerId="AD" w15:userId="S-1-5-21-2094927150-201071529-617630493-52106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revisionView w:markup="0"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rsids>
    <w:rsidRoot w:val="00CB41D2"/>
    <w:rsid w:val="00066F97"/>
    <w:rsid w:val="000C386B"/>
    <w:rsid w:val="00125225"/>
    <w:rsid w:val="00133E23"/>
    <w:rsid w:val="00155238"/>
    <w:rsid w:val="00192AAE"/>
    <w:rsid w:val="001A7607"/>
    <w:rsid w:val="001E68F9"/>
    <w:rsid w:val="00206100"/>
    <w:rsid w:val="00272C39"/>
    <w:rsid w:val="002734E7"/>
    <w:rsid w:val="0029217D"/>
    <w:rsid w:val="00293DB2"/>
    <w:rsid w:val="00366987"/>
    <w:rsid w:val="003B1F5F"/>
    <w:rsid w:val="004939DD"/>
    <w:rsid w:val="004D10A3"/>
    <w:rsid w:val="004D25D9"/>
    <w:rsid w:val="00501BE9"/>
    <w:rsid w:val="005123FB"/>
    <w:rsid w:val="00535CEE"/>
    <w:rsid w:val="0056464F"/>
    <w:rsid w:val="005C2C9D"/>
    <w:rsid w:val="0061548E"/>
    <w:rsid w:val="0068137B"/>
    <w:rsid w:val="006B4F10"/>
    <w:rsid w:val="006D2931"/>
    <w:rsid w:val="00730543"/>
    <w:rsid w:val="00743045"/>
    <w:rsid w:val="007931AC"/>
    <w:rsid w:val="00794F72"/>
    <w:rsid w:val="00860911"/>
    <w:rsid w:val="00873631"/>
    <w:rsid w:val="008A703D"/>
    <w:rsid w:val="008D7B1B"/>
    <w:rsid w:val="008E2518"/>
    <w:rsid w:val="00935DD5"/>
    <w:rsid w:val="00981C1E"/>
    <w:rsid w:val="009F5CEA"/>
    <w:rsid w:val="00AE380D"/>
    <w:rsid w:val="00B324BC"/>
    <w:rsid w:val="00B55A31"/>
    <w:rsid w:val="00B82282"/>
    <w:rsid w:val="00B839DE"/>
    <w:rsid w:val="00BA2500"/>
    <w:rsid w:val="00C35B00"/>
    <w:rsid w:val="00CB41D2"/>
    <w:rsid w:val="00D33703"/>
    <w:rsid w:val="00D6394C"/>
    <w:rsid w:val="00D65D2F"/>
    <w:rsid w:val="00D87B3E"/>
    <w:rsid w:val="00E05135"/>
    <w:rsid w:val="00F30A99"/>
    <w:rsid w:val="00F57E3F"/>
    <w:rsid w:val="00F76205"/>
    <w:rsid w:val="00FC1427"/>
    <w:rsid w:val="00FC53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locked/>
    <w:rsid w:val="00CB41D2"/>
    <w:rPr>
      <w:rFonts w:ascii="Arial" w:hAnsi="Arial" w:cs="Arial"/>
      <w:b/>
      <w:bCs/>
      <w:color w:val="000000"/>
      <w:sz w:val="21"/>
      <w:szCs w:val="21"/>
      <w:lang w:eastAsia="it-IT"/>
    </w:rPr>
  </w:style>
  <w:style w:type="paragraph" w:styleId="Puntoelenco">
    <w:name w:val="List Bullet"/>
    <w:basedOn w:val="Normale"/>
    <w:uiPriority w:val="99"/>
    <w:rsid w:val="00CB41D2"/>
    <w:pPr>
      <w:numPr>
        <w:numId w:val="3"/>
      </w:numPr>
      <w:tabs>
        <w:tab w:val="clear" w:pos="567"/>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semiHidden/>
    <w:rsid w:val="00CB41D2"/>
    <w:pPr>
      <w:spacing w:after="120"/>
      <w:ind w:left="283"/>
    </w:pPr>
  </w:style>
  <w:style w:type="character" w:customStyle="1" w:styleId="RientrocorpodeltestoCarattere">
    <w:name w:val="Rientro corpo del testo Carattere"/>
    <w:basedOn w:val="Carpredefinitoparagrafo"/>
    <w:link w:val="Rientrocorpodeltesto"/>
    <w:semiHidden/>
    <w:locked/>
    <w:rsid w:val="00CB41D2"/>
    <w:rPr>
      <w:rFonts w:ascii="Times New Roman" w:hAnsi="Times New Roman" w:cs="Times New Roman"/>
      <w:sz w:val="24"/>
      <w:szCs w:val="24"/>
      <w:lang w:eastAsia="it-IT"/>
    </w:rPr>
  </w:style>
  <w:style w:type="paragraph" w:customStyle="1" w:styleId="usoboll1">
    <w:name w:val="usoboll1"/>
    <w:basedOn w:val="Normale"/>
    <w:uiPriority w:val="99"/>
    <w:rsid w:val="00CB41D2"/>
    <w:pPr>
      <w:widowControl w:val="0"/>
      <w:spacing w:line="482" w:lineRule="exact"/>
      <w:jc w:val="both"/>
    </w:pPr>
    <w:rPr>
      <w:lang w:eastAsia="en-US"/>
    </w:rPr>
  </w:style>
  <w:style w:type="character" w:styleId="Enfasigrassetto">
    <w:name w:val="Strong"/>
    <w:basedOn w:val="Carpredefinitoparagrafo"/>
    <w:uiPriority w:val="99"/>
    <w:qFormat/>
    <w:rsid w:val="00CB41D2"/>
    <w:rPr>
      <w:rFonts w:cs="Times New Roman"/>
      <w:b/>
    </w:rPr>
  </w:style>
  <w:style w:type="paragraph" w:styleId="Corpodeltesto">
    <w:name w:val="Body Text"/>
    <w:basedOn w:val="Normale"/>
    <w:link w:val="CorpodeltestoCarattere"/>
    <w:uiPriority w:val="99"/>
    <w:rsid w:val="00CB41D2"/>
    <w:pPr>
      <w:spacing w:after="120"/>
    </w:pPr>
  </w:style>
  <w:style w:type="character" w:customStyle="1" w:styleId="CorpodeltestoCarattere">
    <w:name w:val="Corpo del testo Carattere"/>
    <w:basedOn w:val="Carpredefinitoparagrafo"/>
    <w:link w:val="Corpodeltesto"/>
    <w:uiPriority w:val="99"/>
    <w:locked/>
    <w:rsid w:val="00CB41D2"/>
    <w:rPr>
      <w:rFonts w:ascii="Times New Roman" w:hAnsi="Times New Roman" w:cs="Times New Roman"/>
      <w:sz w:val="24"/>
      <w:szCs w:val="24"/>
      <w:lang w:eastAsia="it-IT"/>
    </w:rPr>
  </w:style>
  <w:style w:type="paragraph" w:styleId="Corpodeltesto2">
    <w:name w:val="Body Text 2"/>
    <w:basedOn w:val="Normale"/>
    <w:link w:val="Corpodeltesto2Carattere"/>
    <w:uiPriority w:val="99"/>
    <w:rsid w:val="008D7B1B"/>
    <w:pPr>
      <w:spacing w:after="120" w:line="480" w:lineRule="auto"/>
    </w:pPr>
  </w:style>
  <w:style w:type="character" w:customStyle="1" w:styleId="Corpodeltesto2Carattere">
    <w:name w:val="Corpo del testo 2 Carattere"/>
    <w:basedOn w:val="Carpredefinitoparagrafo"/>
    <w:link w:val="Corpodeltesto2"/>
    <w:uiPriority w:val="99"/>
    <w:locked/>
    <w:rsid w:val="008D7B1B"/>
    <w:rPr>
      <w:rFonts w:ascii="Times New Roman" w:hAnsi="Times New Roman" w:cs="Times New Roman"/>
      <w:sz w:val="24"/>
      <w:szCs w:val="24"/>
      <w:lang w:eastAsia="it-IT"/>
    </w:rPr>
  </w:style>
  <w:style w:type="paragraph" w:styleId="Intestazione">
    <w:name w:val="header"/>
    <w:basedOn w:val="Normale"/>
    <w:link w:val="IntestazioneCarattere"/>
    <w:uiPriority w:val="99"/>
    <w:rsid w:val="004D25D9"/>
    <w:pPr>
      <w:tabs>
        <w:tab w:val="center" w:pos="4819"/>
        <w:tab w:val="right" w:pos="9638"/>
      </w:tabs>
    </w:pPr>
  </w:style>
  <w:style w:type="character" w:customStyle="1" w:styleId="IntestazioneCarattere">
    <w:name w:val="Intestazione Carattere"/>
    <w:basedOn w:val="Carpredefinitoparagrafo"/>
    <w:link w:val="Intestazione"/>
    <w:uiPriority w:val="99"/>
    <w:locked/>
    <w:rsid w:val="004D25D9"/>
    <w:rPr>
      <w:rFonts w:ascii="Times New Roman" w:hAnsi="Times New Roman" w:cs="Times New Roman"/>
      <w:sz w:val="24"/>
      <w:szCs w:val="24"/>
      <w:lang w:eastAsia="it-IT"/>
    </w:rPr>
  </w:style>
  <w:style w:type="paragraph" w:styleId="Pidipagina">
    <w:name w:val="footer"/>
    <w:basedOn w:val="Normale"/>
    <w:link w:val="PidipaginaCarattere"/>
    <w:uiPriority w:val="99"/>
    <w:rsid w:val="004D25D9"/>
    <w:pPr>
      <w:tabs>
        <w:tab w:val="center" w:pos="4819"/>
        <w:tab w:val="right" w:pos="9638"/>
      </w:tabs>
    </w:pPr>
  </w:style>
  <w:style w:type="character" w:customStyle="1" w:styleId="PidipaginaCarattere">
    <w:name w:val="Piè di pagina Carattere"/>
    <w:basedOn w:val="Carpredefinitoparagrafo"/>
    <w:link w:val="Pidipagina"/>
    <w:uiPriority w:val="99"/>
    <w:locked/>
    <w:rsid w:val="004D25D9"/>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B822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82282"/>
    <w:rPr>
      <w:rFonts w:ascii="Tahoma"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517738387">
      <w:bodyDiv w:val="1"/>
      <w:marLeft w:val="0"/>
      <w:marRight w:val="0"/>
      <w:marTop w:val="0"/>
      <w:marBottom w:val="0"/>
      <w:divBdr>
        <w:top w:val="none" w:sz="0" w:space="0" w:color="auto"/>
        <w:left w:val="none" w:sz="0" w:space="0" w:color="auto"/>
        <w:bottom w:val="none" w:sz="0" w:space="0" w:color="auto"/>
        <w:right w:val="none" w:sz="0" w:space="0" w:color="auto"/>
      </w:divBdr>
    </w:div>
    <w:div w:id="560092812">
      <w:bodyDiv w:val="1"/>
      <w:marLeft w:val="0"/>
      <w:marRight w:val="0"/>
      <w:marTop w:val="0"/>
      <w:marBottom w:val="0"/>
      <w:divBdr>
        <w:top w:val="none" w:sz="0" w:space="0" w:color="auto"/>
        <w:left w:val="none" w:sz="0" w:space="0" w:color="auto"/>
        <w:bottom w:val="none" w:sz="0" w:space="0" w:color="auto"/>
        <w:right w:val="none" w:sz="0" w:space="0" w:color="auto"/>
      </w:divBdr>
    </w:div>
    <w:div w:id="1748841530">
      <w:bodyDiv w:val="1"/>
      <w:marLeft w:val="0"/>
      <w:marRight w:val="0"/>
      <w:marTop w:val="0"/>
      <w:marBottom w:val="0"/>
      <w:divBdr>
        <w:top w:val="none" w:sz="0" w:space="0" w:color="auto"/>
        <w:left w:val="none" w:sz="0" w:space="0" w:color="auto"/>
        <w:bottom w:val="none" w:sz="0" w:space="0" w:color="auto"/>
        <w:right w:val="none" w:sz="0" w:space="0" w:color="auto"/>
      </w:divBdr>
    </w:div>
    <w:div w:id="18003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671</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l.grillo</cp:lastModifiedBy>
  <cp:revision>8</cp:revision>
  <cp:lastPrinted>2012-08-08T06:49:00Z</cp:lastPrinted>
  <dcterms:created xsi:type="dcterms:W3CDTF">2014-12-03T18:25:00Z</dcterms:created>
  <dcterms:modified xsi:type="dcterms:W3CDTF">2015-02-13T13:49:00Z</dcterms:modified>
</cp:coreProperties>
</file>